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1DC" w:rsidRPr="005D1877" w:rsidRDefault="00A80F9B" w:rsidP="005D187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5D18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Урок окружающего мира в 3-ем классе</w:t>
      </w:r>
      <w:r w:rsidR="00DF508A" w:rsidRPr="005D18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программе "Школа России" на тему "Животноводство"</w:t>
      </w:r>
    </w:p>
    <w:p w:rsidR="005D1877" w:rsidRDefault="008141DC" w:rsidP="005D1877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                                  </w:t>
      </w:r>
      <w:r w:rsidRPr="008141DC"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 xml:space="preserve">Учитель начальных </w:t>
      </w:r>
      <w:proofErr w:type="gramStart"/>
      <w:r w:rsidRPr="008141DC"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>классов  МБОУ</w:t>
      </w:r>
      <w:proofErr w:type="gramEnd"/>
      <w:r w:rsidRPr="008141DC"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 xml:space="preserve">         СОШ № 19 г. Новоалтайска</w:t>
      </w:r>
    </w:p>
    <w:p w:rsidR="008141DC" w:rsidRPr="008141DC" w:rsidRDefault="005D1877" w:rsidP="005D1877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>Дегтярь</w:t>
      </w:r>
      <w:proofErr w:type="spellEnd"/>
      <w:r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 xml:space="preserve"> Наталья Ивановна</w:t>
      </w:r>
      <w:r w:rsidR="008141DC" w:rsidRPr="008141DC">
        <w:rPr>
          <w:rFonts w:ascii="Times New Roman" w:eastAsia="Times New Roman" w:hAnsi="Times New Roman" w:cs="Times New Roman"/>
          <w:bCs/>
          <w:i/>
          <w:kern w:val="36"/>
          <w:sz w:val="32"/>
          <w:szCs w:val="32"/>
          <w:lang w:eastAsia="ru-RU"/>
        </w:rPr>
        <w:t xml:space="preserve"> </w:t>
      </w:r>
    </w:p>
    <w:p w:rsidR="00DF508A" w:rsidRPr="001178B8" w:rsidRDefault="001178B8" w:rsidP="00DF508A">
      <w:pPr>
        <w:spacing w:before="100" w:beforeAutospacing="1" w:after="100" w:afterAutospacing="1" w:line="240" w:lineRule="auto"/>
        <w:rPr>
          <w:ins w:id="1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78B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="008141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8141DC" w:rsidRPr="00814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Создать условия</w:t>
      </w:r>
      <w:r w:rsidR="00814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для </w:t>
      </w:r>
      <w:proofErr w:type="gramStart"/>
      <w:r w:rsidR="00814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</w:t>
      </w:r>
      <w:r w:rsidRPr="001178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ормирова</w:t>
      </w:r>
      <w:r w:rsidR="00814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ния </w:t>
      </w:r>
      <w:ins w:id="2" w:author="Unknown">
        <w:r w:rsidR="00DF508A" w:rsidRPr="001178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  <w:r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proofErr w:type="gramEnd"/>
      <w:r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</w:t>
      </w:r>
      <w:ins w:id="3" w:author="Unknown">
        <w:r w:rsidR="00DF508A" w:rsidRPr="001178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  <w:r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животноводстве и отраслях животноводства.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178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Раскрыть значение домашних животных в жизни человека.</w:t>
      </w:r>
    </w:p>
    <w:p w:rsidR="00DF508A" w:rsidRPr="00A80F9B" w:rsidRDefault="001178B8" w:rsidP="00DF508A">
      <w:pPr>
        <w:spacing w:before="100" w:beforeAutospacing="1" w:after="100" w:afterAutospacing="1" w:line="240" w:lineRule="auto"/>
        <w:rPr>
          <w:ins w:id="4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DF508A" w:rsidRPr="001178B8" w:rsidRDefault="005A22A9" w:rsidP="001178B8">
      <w:pPr>
        <w:spacing w:before="100" w:beforeAutospacing="1" w:after="100" w:afterAutospacing="1" w:line="240" w:lineRule="auto"/>
        <w:rPr>
          <w:ins w:id="5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1178B8" w:rsidRPr="005A22A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Образовательные:</w:t>
      </w:r>
      <w:r w:rsidR="008141D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1178B8"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узнать особенности и условия разведения</w:t>
      </w:r>
      <w:ins w:id="6" w:author="Unknown">
        <w:r w:rsidR="00DF508A" w:rsidRPr="001178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  <w:r w:rsidR="001178B8"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домашних животных,</w:t>
      </w:r>
      <w:ins w:id="7" w:author="Unknown">
        <w:r w:rsidR="00DF508A" w:rsidRPr="001178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  <w:r w:rsidR="001178B8"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вывести названия отраслей животноводства,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78B8" w:rsidRP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познакомить с профессиями животноводов.</w:t>
      </w:r>
      <w:ins w:id="8" w:author="Unknown">
        <w:r w:rsidR="00DF508A" w:rsidRPr="001178B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</w:p>
    <w:p w:rsidR="00DF508A" w:rsidRPr="00A80F9B" w:rsidRDefault="005A22A9" w:rsidP="005A22A9">
      <w:pPr>
        <w:spacing w:before="100" w:beforeAutospacing="1" w:after="100" w:afterAutospacing="1" w:line="240" w:lineRule="auto"/>
        <w:rPr>
          <w:ins w:id="9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 xml:space="preserve">      </w:t>
      </w:r>
      <w:r w:rsidR="001178B8" w:rsidRPr="001178B8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Развивающие</w:t>
      </w:r>
      <w:r w:rsidR="001178B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:</w:t>
      </w:r>
      <w:r w:rsidR="008141D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умение делать выводы,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обобщать, классифицировать,</w:t>
      </w:r>
      <w:ins w:id="10" w:author="Unknown">
        <w:r w:rsidR="00DF508A" w:rsidRPr="00A80F9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  <w:r w:rsid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находить общий признак,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способство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  расширению</w:t>
      </w:r>
      <w:proofErr w:type="gramEnd"/>
      <w:r w:rsidR="001178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кругозора учащихся.</w:t>
      </w:r>
      <w:ins w:id="11" w:author="Unknown">
        <w:r w:rsidR="00DF508A" w:rsidRPr="00A80F9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ins>
    </w:p>
    <w:p w:rsidR="00DF508A" w:rsidRPr="005A22A9" w:rsidRDefault="005A22A9" w:rsidP="005A22A9">
      <w:pPr>
        <w:spacing w:before="100" w:beforeAutospacing="1" w:after="100" w:afterAutospacing="1" w:line="240" w:lineRule="auto"/>
        <w:ind w:left="360"/>
        <w:rPr>
          <w:ins w:id="12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22A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Воспитывающие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:</w:t>
      </w:r>
      <w:r w:rsidR="008141D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5A22A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развитие интереса к окружающему миру, воспитания любви к </w:t>
      </w:r>
      <w:proofErr w:type="gramStart"/>
      <w:r w:rsidRPr="005A22A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животным.</w:t>
      </w:r>
      <w:ins w:id="13" w:author="Unknown">
        <w:r w:rsidR="00DF508A" w:rsidRPr="005A22A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gramEnd"/>
      </w:ins>
    </w:p>
    <w:p w:rsidR="00DF508A" w:rsidRPr="00A80F9B" w:rsidRDefault="001178B8" w:rsidP="00DF508A">
      <w:pPr>
        <w:spacing w:before="100" w:beforeAutospacing="1" w:after="100" w:afterAutospacing="1" w:line="240" w:lineRule="auto"/>
        <w:rPr>
          <w:ins w:id="14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 проектор, картинки с домашними животными.</w:t>
      </w:r>
    </w:p>
    <w:p w:rsidR="00DF508A" w:rsidRDefault="001178B8" w:rsidP="00C834C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урока</w:t>
      </w:r>
    </w:p>
    <w:p w:rsidR="001178B8" w:rsidRPr="00C834CD" w:rsidRDefault="001178B8" w:rsidP="001178B8">
      <w:pPr>
        <w:spacing w:before="100" w:beforeAutospacing="1" w:after="100" w:afterAutospacing="1" w:line="240" w:lineRule="auto"/>
        <w:outlineLvl w:val="2"/>
        <w:rPr>
          <w:ins w:id="15" w:author="Unknown"/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1.Организационный момент.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4237"/>
      </w:tblGrid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Желаю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соприкасание</w:t>
            </w:r>
            <w:proofErr w:type="spellEnd"/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большими пальцами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Успеха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указательными пальцами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Большого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средними пальцами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 всем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безымянными пальцами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Удачи тебе на уроке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переплетение рук</w:t>
            </w:r>
          </w:p>
        </w:tc>
      </w:tr>
    </w:tbl>
    <w:p w:rsidR="00DF508A" w:rsidRPr="00A80F9B" w:rsidRDefault="005A22A9" w:rsidP="00DF508A">
      <w:pPr>
        <w:spacing w:before="100" w:beforeAutospacing="1" w:after="100" w:afterAutospacing="1" w:line="240" w:lineRule="auto"/>
        <w:rPr>
          <w:ins w:id="16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на уроке у нас будет  много интересного. Мы сделаем много о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ткрытий, а каких –узнаете позже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Мне понадобится ваше внимание, поддержка и помощь</w:t>
      </w:r>
    </w:p>
    <w:p w:rsidR="00DF508A" w:rsidRPr="00A80F9B" w:rsidRDefault="005A22A9" w:rsidP="00DF508A">
      <w:pPr>
        <w:spacing w:beforeAutospacing="1" w:after="100" w:afterAutospacing="1" w:line="240" w:lineRule="auto"/>
        <w:rPr>
          <w:ins w:id="17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Итак, друзья, внимание!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ins w:id="18" w:author="Unknown">
        <w:r w:rsidR="00DF508A" w:rsidRPr="00A80F9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br/>
        </w:r>
      </w:ins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Ведь прозвенел звонок.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ins w:id="19" w:author="Unknown">
        <w:r w:rsidR="00DF508A" w:rsidRPr="00A80F9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br/>
        </w:r>
      </w:ins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Садитесь поудобнее,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ins w:id="20" w:author="Unknown">
        <w:r w:rsidR="00DF508A" w:rsidRPr="00A80F9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br/>
        </w:r>
      </w:ins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Начнем скорей урок!</w:t>
      </w:r>
    </w:p>
    <w:p w:rsidR="005A22A9" w:rsidRPr="00915750" w:rsidRDefault="005A22A9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2.Введение в тему:</w:t>
      </w:r>
      <w:r w:rsidR="008141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915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Начнем с загадок (слайд</w:t>
      </w:r>
      <w:r w:rsidR="00750FC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2)</w:t>
      </w:r>
    </w:p>
    <w:p w:rsidR="005A22A9" w:rsidRPr="00915750" w:rsidRDefault="005A22A9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15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Вместо хвостика крючок, вместо носа –пятачок,</w:t>
      </w:r>
    </w:p>
    <w:p w:rsidR="005A22A9" w:rsidRPr="00915750" w:rsidRDefault="005A22A9" w:rsidP="00DF508A">
      <w:pPr>
        <w:spacing w:before="100" w:beforeAutospacing="1" w:after="100" w:afterAutospacing="1" w:line="240" w:lineRule="auto"/>
        <w:rPr>
          <w:ins w:id="21" w:author="Unknown"/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15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Пятачок деревянный, а крючок вертлявый.</w:t>
      </w:r>
      <w:r w:rsidR="00814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15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(Свинья.</w:t>
      </w:r>
      <w:r w:rsidR="008141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157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Почему?)</w:t>
      </w:r>
    </w:p>
    <w:p w:rsidR="00915750" w:rsidRDefault="005A22A9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Рыжий молокозавод день жует и ночь жует</w:t>
      </w:r>
      <w:r w:rsidR="00915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Ведь траву не так легко переделать в молоко.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(Корова. Докажите).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не будильник, но бужу,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 бородой и в шпорах.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большою важностью хожу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вспыльчив, словно порох.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(петух).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бородою- не старик, с рогами, а не бык,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Доят, а не корова, с пухом, а не птица,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Лыко дерет, а не плетет.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(коза)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Домовитая хозяйка полетела над лужайкой,</w:t>
      </w:r>
    </w:p>
    <w:p w:rsidR="00915750" w:rsidRDefault="00915750" w:rsidP="00DF508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Похлопочет над цветком- он поделится медком. (пчела)</w:t>
      </w:r>
    </w:p>
    <w:p w:rsidR="00915750" w:rsidRDefault="00915750" w:rsidP="00DF50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ком эти загадки?</w:t>
      </w:r>
    </w:p>
    <w:p w:rsidR="00915750" w:rsidRDefault="00915750" w:rsidP="00DF50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объединяет эти слова?</w:t>
      </w:r>
    </w:p>
    <w:p w:rsidR="00915750" w:rsidRDefault="00915750" w:rsidP="00DF50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Почему их назвали домашние животными?</w:t>
      </w:r>
    </w:p>
    <w:p w:rsidR="00915750" w:rsidRDefault="00915750" w:rsidP="00DF50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Откуда взялись животные у человека?</w:t>
      </w:r>
    </w:p>
    <w:p w:rsidR="00915750" w:rsidRDefault="00915750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может рассказать о домашних животных?</w:t>
      </w:r>
    </w:p>
    <w:p w:rsidR="00915750" w:rsidRDefault="00915750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назовем детенышей этих животных?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назовем детенышей этих животных?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а кто знает, как называется отрасль сельского хозяйства, которая </w:t>
      </w:r>
      <w:r w:rsidRPr="00904B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занимается разведением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домашних животных? (Животноводство.)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</w:t>
      </w:r>
      <w:r w:rsidR="00750F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понимаете это слово?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Животноводство- разведение домашних животных. Для чего нужно животноводство?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(получать продукты питания, шерсть, пух, кожа, кумыс-молоко кобылы, овечье молоко-сыр-брынза)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Работа по учебнику: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Прочитайте текст на странице 61.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интересного узнали?</w:t>
      </w:r>
      <w:r w:rsidR="00075C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(ответы детей)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Животноводство - это выращивание домашних животных для получения продуктов питания и материалов для промышленности.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Выведение названий отраслей животноводства: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(слайд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1250"/>
        <w:gridCol w:w="1705"/>
      </w:tblGrid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птица 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птицеводство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рыба 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рыбоводство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пчела 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разводить 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пчеловодство</w:t>
            </w:r>
          </w:p>
        </w:tc>
      </w:tr>
      <w:tr w:rsidR="00DF508A" w:rsidRPr="00A80F9B" w:rsidTr="00DF508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скот </w:t>
            </w: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508A" w:rsidRPr="00A80F9B" w:rsidRDefault="00DF508A" w:rsidP="00DF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80F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скотоводство</w:t>
            </w:r>
          </w:p>
        </w:tc>
      </w:tr>
    </w:tbl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Образуйте от слов 1 и 2 столбиков сложные слова. Что объединяет слова 3 столбика?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Физкультминутка.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 провели исследовательскую работу дома, готовили дополнительный материал о каждой из отраслей животноводства. 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узнали </w:t>
      </w:r>
    </w:p>
    <w:p w:rsidR="00DF508A" w:rsidRPr="00A80F9B" w:rsidRDefault="00DF508A" w:rsidP="00DF5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птицеводстве?</w:t>
      </w:r>
    </w:p>
    <w:p w:rsidR="00DF508A" w:rsidRPr="00A80F9B" w:rsidRDefault="00DF508A" w:rsidP="00DF5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рыбоводстве?</w:t>
      </w:r>
    </w:p>
    <w:p w:rsidR="00DF508A" w:rsidRPr="00A80F9B" w:rsidRDefault="00DF508A" w:rsidP="00DF5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пчеловодстве?</w:t>
      </w:r>
    </w:p>
    <w:p w:rsidR="00DF508A" w:rsidRPr="00A80F9B" w:rsidRDefault="00DF508A" w:rsidP="00DF50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скотоводстве? 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называют людей, которые занимаются разведением домашних животных?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трудятся животноводы?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профессии животноводов знаете?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6.  Домашнее задание: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Страница 62. 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этой странице прочитаете о том, как трудятся животноводы.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Труд животноводов чем-то похож, но имеет и ряд отличий. Легок ли труд животноводов?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нужно делать, чтобы животные хорошо себя чувствовали?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(следить за здоровьем, ухаживать, кормить)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как связаны между собой растениеводство и животноводство?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(навоз, корм, удобрения)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животноводство и промышленность?</w:t>
      </w:r>
      <w:r w:rsidR="00814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(современное оборудование, </w:t>
      </w:r>
      <w:r w:rsidR="002F0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омбикорма, корм, доильные аппараты)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ins w:id="22" w:author="Unknown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7. Показ презентации “ Животноводство Алтайского края</w:t>
      </w:r>
      <w:ins w:id="23" w:author="Unknown">
        <w:r w:rsidRPr="00A80F9B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.</w:t>
        </w:r>
      </w:ins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Животноводство - важная отрасль сельского хозяйства.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8. Закрепление пройденного: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узнали и чему научились, проверим. На партах у вас лежат тесты. Обведите правильный ответ. 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9. Итог урока.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открытия сделали?</w:t>
      </w:r>
    </w:p>
    <w:p w:rsidR="00DF508A" w:rsidRPr="00A80F9B" w:rsidRDefault="00DF508A" w:rsidP="00DF50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0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 знания какие у вас были на левую руку, а на правую знания, которые получили сегодня. Соедините эти знания.</w:t>
      </w:r>
    </w:p>
    <w:bookmarkEnd w:id="0"/>
    <w:p w:rsidR="00995E9B" w:rsidRPr="00A80F9B" w:rsidRDefault="00995E9B">
      <w:pPr>
        <w:rPr>
          <w:color w:val="000000" w:themeColor="text1"/>
          <w:sz w:val="28"/>
          <w:szCs w:val="28"/>
        </w:rPr>
      </w:pPr>
    </w:p>
    <w:sectPr w:rsidR="00995E9B" w:rsidRPr="00A80F9B" w:rsidSect="00995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576DE"/>
    <w:multiLevelType w:val="multilevel"/>
    <w:tmpl w:val="C870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664236"/>
    <w:multiLevelType w:val="multilevel"/>
    <w:tmpl w:val="B822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863E9F"/>
    <w:multiLevelType w:val="multilevel"/>
    <w:tmpl w:val="3C6A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23519"/>
    <w:multiLevelType w:val="multilevel"/>
    <w:tmpl w:val="F12E3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08A"/>
    <w:rsid w:val="00075C3E"/>
    <w:rsid w:val="001178B8"/>
    <w:rsid w:val="001B61F6"/>
    <w:rsid w:val="002F0F0A"/>
    <w:rsid w:val="003563A2"/>
    <w:rsid w:val="00537772"/>
    <w:rsid w:val="005A22A9"/>
    <w:rsid w:val="005D1877"/>
    <w:rsid w:val="00630F52"/>
    <w:rsid w:val="00750FC7"/>
    <w:rsid w:val="008141DC"/>
    <w:rsid w:val="00904BE5"/>
    <w:rsid w:val="00915750"/>
    <w:rsid w:val="00995E9B"/>
    <w:rsid w:val="00A52673"/>
    <w:rsid w:val="00A80F9B"/>
    <w:rsid w:val="00C834CD"/>
    <w:rsid w:val="00DF508A"/>
    <w:rsid w:val="00F359AD"/>
    <w:rsid w:val="00F9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B735"/>
  <w15:docId w15:val="{89DCD0B2-1FB4-47FC-AEFB-D94A5017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9B"/>
  </w:style>
  <w:style w:type="paragraph" w:styleId="1">
    <w:name w:val="heading 1"/>
    <w:basedOn w:val="a"/>
    <w:link w:val="10"/>
    <w:uiPriority w:val="9"/>
    <w:qFormat/>
    <w:rsid w:val="00DF50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F5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0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5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F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508A"/>
    <w:rPr>
      <w:color w:val="0000FF"/>
      <w:u w:val="single"/>
    </w:rPr>
  </w:style>
  <w:style w:type="character" w:styleId="a5">
    <w:name w:val="Strong"/>
    <w:basedOn w:val="a0"/>
    <w:uiPriority w:val="22"/>
    <w:qFormat/>
    <w:rsid w:val="00DF508A"/>
    <w:rPr>
      <w:b/>
      <w:bCs/>
    </w:rPr>
  </w:style>
  <w:style w:type="character" w:styleId="a6">
    <w:name w:val="Emphasis"/>
    <w:basedOn w:val="a0"/>
    <w:uiPriority w:val="20"/>
    <w:qFormat/>
    <w:rsid w:val="00DF508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F9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17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20359">
              <w:marLeft w:val="0"/>
              <w:marRight w:val="0"/>
              <w:marTop w:val="2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3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1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0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3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Пользователь</cp:lastModifiedBy>
  <cp:revision>11</cp:revision>
  <cp:lastPrinted>2010-03-12T11:25:00Z</cp:lastPrinted>
  <dcterms:created xsi:type="dcterms:W3CDTF">2010-03-12T10:59:00Z</dcterms:created>
  <dcterms:modified xsi:type="dcterms:W3CDTF">2019-12-05T15:58:00Z</dcterms:modified>
</cp:coreProperties>
</file>